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F3D2" w14:textId="0F990332" w:rsidR="00E93460" w:rsidRPr="000B1B6A" w:rsidRDefault="00EE055B" w:rsidP="001B7C3F">
      <w:pPr>
        <w:jc w:val="right"/>
      </w:pPr>
      <w:bookmarkStart w:id="0" w:name="_GoBack"/>
      <w:bookmarkEnd w:id="0"/>
      <w:ins w:id="1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7C1C5201" wp14:editId="46766F4E">
              <wp:simplePos x="0" y="0"/>
              <wp:positionH relativeFrom="column">
                <wp:posOffset>4819650</wp:posOffset>
              </wp:positionH>
              <wp:positionV relativeFrom="paragraph">
                <wp:posOffset>-428625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41A28EA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446EAC5" w14:textId="15B76D5A" w:rsidR="004E452E" w:rsidRPr="008210C5" w:rsidRDefault="000B1B6A" w:rsidP="009C5A2F">
      <w:pPr>
        <w:jc w:val="center"/>
        <w:rPr>
          <w:rFonts w:ascii="Times New Roman" w:hAnsi="Times New Roman" w:cs="Times New Roman"/>
          <w:sz w:val="72"/>
          <w:szCs w:val="56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A2F">
        <w:rPr>
          <w:rFonts w:ascii="Times New Roman" w:hAnsi="Times New Roman" w:cs="Times New Roman"/>
          <w:b/>
          <w:sz w:val="72"/>
        </w:rPr>
        <w:br/>
      </w:r>
      <w:r w:rsidR="009C5A2F">
        <w:rPr>
          <w:rFonts w:ascii="Times New Roman" w:hAnsi="Times New Roman" w:cs="Times New Roman"/>
          <w:sz w:val="72"/>
        </w:rPr>
        <w:br/>
      </w:r>
      <w:r w:rsidR="000675E0">
        <w:rPr>
          <w:rFonts w:ascii="Times New Roman" w:hAnsi="Times New Roman" w:cs="Times New Roman"/>
          <w:b/>
          <w:sz w:val="72"/>
          <w:szCs w:val="56"/>
        </w:rPr>
        <w:t>VIDEO PRODUCTION TEAM</w:t>
      </w:r>
    </w:p>
    <w:p w14:paraId="7FA93C16" w14:textId="369791BD" w:rsidR="005A4F28" w:rsidRPr="00552713" w:rsidRDefault="00FF5550" w:rsidP="005A4F28">
      <w:pPr>
        <w:jc w:val="center"/>
        <w:rPr>
          <w:rFonts w:ascii="Times New Roman" w:hAnsi="Times New Roman" w:cs="Times New Roman"/>
          <w:sz w:val="72"/>
          <w:szCs w:val="56"/>
        </w:rPr>
      </w:pPr>
      <w:r w:rsidRPr="00552713">
        <w:rPr>
          <w:rFonts w:ascii="Times New Roman" w:hAnsi="Times New Roman" w:cs="Times New Roman"/>
          <w:sz w:val="72"/>
          <w:szCs w:val="56"/>
        </w:rPr>
        <w:t>(</w:t>
      </w:r>
      <w:r w:rsidR="000675E0">
        <w:rPr>
          <w:rFonts w:ascii="Times New Roman" w:hAnsi="Times New Roman" w:cs="Times New Roman"/>
          <w:sz w:val="72"/>
          <w:szCs w:val="56"/>
        </w:rPr>
        <w:t>43</w:t>
      </w:r>
      <w:r w:rsidR="00552713" w:rsidRPr="00552713">
        <w:rPr>
          <w:rFonts w:ascii="Times New Roman" w:hAnsi="Times New Roman" w:cs="Times New Roman"/>
          <w:sz w:val="72"/>
          <w:szCs w:val="56"/>
        </w:rPr>
        <w:t>0</w:t>
      </w:r>
      <w:r w:rsidRPr="00552713">
        <w:rPr>
          <w:rFonts w:ascii="Times New Roman" w:hAnsi="Times New Roman" w:cs="Times New Roman"/>
          <w:sz w:val="72"/>
          <w:szCs w:val="56"/>
        </w:rPr>
        <w:t>)</w:t>
      </w:r>
    </w:p>
    <w:p w14:paraId="3458B7BE" w14:textId="77777777" w:rsidR="00552713" w:rsidRDefault="0055271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</w:p>
    <w:p w14:paraId="1A7324DC" w14:textId="60A79E1B" w:rsidR="001A2C02" w:rsidRPr="00552713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552713">
        <w:rPr>
          <w:rFonts w:ascii="Times New Roman" w:hAnsi="Times New Roman" w:cs="Times New Roman"/>
          <w:b/>
          <w:color w:val="C00000"/>
          <w:sz w:val="72"/>
          <w:szCs w:val="60"/>
        </w:rPr>
        <w:t>REGIONAL 202</w:t>
      </w:r>
      <w:r w:rsidR="00EE055B">
        <w:rPr>
          <w:rFonts w:ascii="Times New Roman" w:hAnsi="Times New Roman" w:cs="Times New Roman"/>
          <w:b/>
          <w:color w:val="C00000"/>
          <w:sz w:val="72"/>
          <w:szCs w:val="60"/>
        </w:rPr>
        <w:t>2</w:t>
      </w:r>
    </w:p>
    <w:p w14:paraId="2DDD5E6A" w14:textId="77777777" w:rsidR="00214A84" w:rsidRPr="00552713" w:rsidRDefault="00214A84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65E37A46" w14:textId="7F6F0D66" w:rsidR="000B052D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2620AA6" w14:textId="663F613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8824052" w14:textId="27EA577E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42B3E1C" w14:textId="69FAA0F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EFF34E5" w14:textId="2F9D225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A3C1636" w14:textId="2E2CF9F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E7D9B13" w14:textId="03B2D96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F4C2D45" w14:textId="2871A7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B42274D" w14:textId="23EA702B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3DDE820" w14:textId="231F10E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D862BA" w14:textId="7D508096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46206FC" w14:textId="0FB2BB34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6C48292" w14:textId="4BD1FC3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1C5E0BC" w14:textId="2F4B77D2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D407FDD" w14:textId="2E76338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7A48237" w14:textId="30D41E5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2B97176" w14:textId="77777777" w:rsidR="000675E0" w:rsidRPr="000675E0" w:rsidRDefault="000675E0" w:rsidP="000675E0">
      <w:pPr>
        <w:rPr>
          <w:rFonts w:ascii="Times New Roman" w:hAnsi="Times New Roman" w:cs="Times New Roman"/>
          <w:b/>
          <w:sz w:val="24"/>
          <w:u w:val="single"/>
        </w:rPr>
      </w:pPr>
      <w:r w:rsidRPr="000675E0">
        <w:rPr>
          <w:rFonts w:ascii="Times New Roman" w:hAnsi="Times New Roman" w:cs="Times New Roman"/>
          <w:b/>
          <w:sz w:val="24"/>
          <w:u w:val="single"/>
        </w:rPr>
        <w:t>Description</w:t>
      </w:r>
    </w:p>
    <w:p w14:paraId="1F42709F" w14:textId="77777777" w:rsidR="000675E0" w:rsidRPr="000675E0" w:rsidRDefault="000675E0" w:rsidP="000675E0">
      <w:pPr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Create a three to five (3:00-5:00) minute video production, based upon the assigned topic.</w:t>
      </w:r>
    </w:p>
    <w:p w14:paraId="284C44B9" w14:textId="77777777" w:rsidR="000675E0" w:rsidRPr="000675E0" w:rsidRDefault="000675E0" w:rsidP="000675E0">
      <w:pPr>
        <w:rPr>
          <w:rFonts w:ascii="Times New Roman" w:hAnsi="Times New Roman" w:cs="Times New Roman"/>
          <w:b/>
          <w:sz w:val="24"/>
          <w:u w:val="single"/>
        </w:rPr>
      </w:pPr>
      <w:r w:rsidRPr="000675E0">
        <w:rPr>
          <w:rFonts w:ascii="Times New Roman" w:hAnsi="Times New Roman" w:cs="Times New Roman"/>
          <w:b/>
          <w:sz w:val="24"/>
          <w:u w:val="single"/>
        </w:rPr>
        <w:t>Topic</w:t>
      </w:r>
    </w:p>
    <w:p w14:paraId="4C300379" w14:textId="77777777" w:rsidR="00EE055B" w:rsidRPr="00EE055B" w:rsidRDefault="00EE055B" w:rsidP="00EE055B">
      <w:pPr>
        <w:pStyle w:val="NormalWeb"/>
        <w:spacing w:before="0" w:beforeAutospacing="0" w:after="0" w:afterAutospacing="0"/>
        <w:rPr>
          <w:sz w:val="28"/>
        </w:rPr>
      </w:pPr>
      <w:r w:rsidRPr="00EE055B">
        <w:rPr>
          <w:color w:val="000000"/>
          <w:szCs w:val="22"/>
        </w:rPr>
        <w:t>Create a 3-5 minute persuasive video convincing your school board/trustees and administration to start, overhaul or revamp an E-Sports program on your campus.</w:t>
      </w:r>
    </w:p>
    <w:p w14:paraId="45851E8A" w14:textId="77777777" w:rsidR="00EE055B" w:rsidRDefault="00EE055B" w:rsidP="000675E0">
      <w:pPr>
        <w:rPr>
          <w:rFonts w:ascii="Times New Roman" w:hAnsi="Times New Roman" w:cs="Times New Roman"/>
          <w:sz w:val="24"/>
        </w:rPr>
      </w:pPr>
    </w:p>
    <w:p w14:paraId="6CBF2F0F" w14:textId="2BC52765" w:rsidR="000675E0" w:rsidRPr="000675E0" w:rsidRDefault="000675E0" w:rsidP="000675E0">
      <w:pPr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 xml:space="preserve">Teams who do </w:t>
      </w:r>
      <w:r w:rsidRPr="000675E0">
        <w:rPr>
          <w:rFonts w:ascii="Times New Roman" w:hAnsi="Times New Roman" w:cs="Times New Roman"/>
          <w:i/>
          <w:sz w:val="24"/>
        </w:rPr>
        <w:t>not</w:t>
      </w:r>
      <w:r w:rsidRPr="000675E0">
        <w:rPr>
          <w:rFonts w:ascii="Times New Roman" w:hAnsi="Times New Roman" w:cs="Times New Roman"/>
          <w:sz w:val="24"/>
        </w:rPr>
        <w:t xml:space="preserve"> submit an entry following this topic will be </w:t>
      </w:r>
      <w:r w:rsidRPr="000675E0">
        <w:rPr>
          <w:rFonts w:ascii="Times New Roman" w:hAnsi="Times New Roman" w:cs="Times New Roman"/>
          <w:i/>
          <w:sz w:val="24"/>
        </w:rPr>
        <w:t>disqualified</w:t>
      </w:r>
      <w:r w:rsidRPr="000675E0">
        <w:rPr>
          <w:rFonts w:ascii="Times New Roman" w:hAnsi="Times New Roman" w:cs="Times New Roman"/>
          <w:sz w:val="24"/>
        </w:rPr>
        <w:t>.</w:t>
      </w:r>
    </w:p>
    <w:p w14:paraId="549C1757" w14:textId="77777777" w:rsidR="000675E0" w:rsidRPr="000675E0" w:rsidRDefault="000675E0" w:rsidP="000B052D">
      <w:pPr>
        <w:spacing w:line="240" w:lineRule="auto"/>
        <w:contextualSpacing/>
        <w:rPr>
          <w:rFonts w:ascii="Times New Roman" w:hAnsi="Times New Roman" w:cs="Times New Roman"/>
          <w:sz w:val="16"/>
          <w:szCs w:val="24"/>
        </w:rPr>
      </w:pPr>
    </w:p>
    <w:p w14:paraId="35FC47CA" w14:textId="76A252FB" w:rsidR="000675E0" w:rsidRPr="00EE055B" w:rsidRDefault="00EE055B" w:rsidP="00EE055B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J</w:t>
      </w:r>
      <w:r w:rsidR="000675E0" w:rsidRPr="00EE055B">
        <w:rPr>
          <w:rFonts w:ascii="Times New Roman" w:hAnsi="Times New Roman" w:cs="Times New Roman"/>
          <w:b/>
          <w:sz w:val="24"/>
          <w:u w:val="single"/>
        </w:rPr>
        <w:t xml:space="preserve">udging </w:t>
      </w:r>
      <w:r>
        <w:rPr>
          <w:rFonts w:ascii="Times New Roman" w:hAnsi="Times New Roman" w:cs="Times New Roman"/>
          <w:b/>
          <w:sz w:val="24"/>
          <w:u w:val="single"/>
        </w:rPr>
        <w:t>P</w:t>
      </w:r>
      <w:r w:rsidR="000675E0" w:rsidRPr="00EE055B">
        <w:rPr>
          <w:rFonts w:ascii="Times New Roman" w:hAnsi="Times New Roman" w:cs="Times New Roman"/>
          <w:b/>
          <w:sz w:val="24"/>
          <w:u w:val="single"/>
        </w:rPr>
        <w:t>rocedure</w:t>
      </w:r>
    </w:p>
    <w:p w14:paraId="79F87F7C" w14:textId="77777777" w:rsidR="000675E0" w:rsidRPr="000675E0" w:rsidRDefault="000675E0" w:rsidP="000675E0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As a team of judges, formulate two to three questions to ask at the conclusion of the presentation.  Be sure to ask the same questions of each team.</w:t>
      </w:r>
    </w:p>
    <w:p w14:paraId="4D3FA49E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Teams will present before a panel of judges and timekeeper.</w:t>
      </w:r>
    </w:p>
    <w:p w14:paraId="1D9B22E2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 xml:space="preserve">The length of set-up will be no more than three (3) minutes.  </w:t>
      </w:r>
    </w:p>
    <w:p w14:paraId="6395F7A4" w14:textId="77777777" w:rsidR="000675E0" w:rsidRPr="000675E0" w:rsidRDefault="000675E0" w:rsidP="000675E0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The length of the presentation will be no more than ten (10) minutes; followed by judges’ questions not to exceed five (5) minutes.</w:t>
      </w:r>
    </w:p>
    <w:p w14:paraId="0B4A299F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Excuse teams upon completion of judges’ questions.</w:t>
      </w:r>
    </w:p>
    <w:p w14:paraId="372B6079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b/>
          <w:sz w:val="24"/>
        </w:rPr>
        <w:t>There can be no ties in the top ten (10) teams.</w:t>
      </w:r>
      <w:r w:rsidRPr="000675E0">
        <w:rPr>
          <w:rFonts w:ascii="Times New Roman" w:hAnsi="Times New Roman" w:cs="Times New Roman"/>
          <w:sz w:val="24"/>
        </w:rPr>
        <w:t xml:space="preserve">  It is the responsibility of the judges to break any ties.</w:t>
      </w:r>
    </w:p>
    <w:p w14:paraId="1620E624" w14:textId="77777777" w:rsidR="000675E0" w:rsidRPr="000675E0" w:rsidRDefault="000675E0" w:rsidP="000675E0">
      <w:pPr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Administrator will fill out ranking sheet prior to dismissing the judges.</w:t>
      </w:r>
    </w:p>
    <w:p w14:paraId="0729A0F0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If more than one (1) section is necessary, finalists will be determined by selecting an equal number from each section.</w:t>
      </w:r>
    </w:p>
    <w:p w14:paraId="630FD0F5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</w:rPr>
      </w:pPr>
      <w:r w:rsidRPr="000675E0">
        <w:rPr>
          <w:rFonts w:ascii="Times New Roman" w:hAnsi="Times New Roman" w:cs="Times New Roman"/>
          <w:sz w:val="24"/>
        </w:rPr>
        <w:t>Give administrator all Judges’ Scoring Rubrics, Judge Comment Sheets and contest materials.</w:t>
      </w:r>
    </w:p>
    <w:p w14:paraId="70D02290" w14:textId="77777777" w:rsidR="000675E0" w:rsidRPr="000675E0" w:rsidRDefault="000675E0" w:rsidP="000675E0">
      <w:pPr>
        <w:widowControl w:val="0"/>
        <w:numPr>
          <w:ilvl w:val="0"/>
          <w:numId w:val="7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</w:rPr>
      </w:pPr>
      <w:r w:rsidRPr="000675E0">
        <w:rPr>
          <w:rFonts w:ascii="Times New Roman" w:hAnsi="Times New Roman" w:cs="Times New Roman"/>
          <w:sz w:val="24"/>
        </w:rPr>
        <w:t>No audience is allowed in the contest room.</w:t>
      </w:r>
    </w:p>
    <w:p w14:paraId="7BCAED2A" w14:textId="77777777" w:rsidR="000675E0" w:rsidRPr="003A66BC" w:rsidRDefault="000675E0" w:rsidP="000675E0">
      <w:pPr>
        <w:widowControl w:val="0"/>
        <w:tabs>
          <w:tab w:val="left" w:pos="-360"/>
          <w:tab w:val="left" w:pos="0"/>
        </w:tabs>
        <w:spacing w:after="0"/>
        <w:ind w:right="450"/>
      </w:pPr>
    </w:p>
    <w:p w14:paraId="223F52E5" w14:textId="7EDA1C9F" w:rsidR="00552713" w:rsidRPr="000675E0" w:rsidRDefault="00552713" w:rsidP="00552713">
      <w:pPr>
        <w:widowControl w:val="0"/>
        <w:tabs>
          <w:tab w:val="left" w:pos="-360"/>
          <w:tab w:val="left" w:pos="0"/>
        </w:tabs>
        <w:spacing w:after="0"/>
        <w:ind w:left="540" w:right="450" w:hanging="360"/>
        <w:rPr>
          <w:rFonts w:ascii="Times New Roman" w:hAnsi="Times New Roman" w:cs="Times New Roman"/>
          <w:sz w:val="6"/>
          <w:szCs w:val="24"/>
        </w:rPr>
      </w:pPr>
    </w:p>
    <w:p w14:paraId="1FAD3D8F" w14:textId="2C729A17" w:rsidR="00552713" w:rsidRPr="00552713" w:rsidRDefault="00552713" w:rsidP="00552713">
      <w:pPr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Sample Judge Questions</w:t>
      </w:r>
    </w:p>
    <w:p w14:paraId="08F3A2E7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challenges did your team face when creating this project?</w:t>
      </w:r>
    </w:p>
    <w:p w14:paraId="05BD2B8C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research did your team conduct prior to creating your video?</w:t>
      </w:r>
    </w:p>
    <w:p w14:paraId="453C531B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Who do you feel will enjoy your video message?</w:t>
      </w:r>
    </w:p>
    <w:p w14:paraId="364D03F5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Why did you choose the software and equipment did your team use for this project?</w:t>
      </w:r>
    </w:p>
    <w:p w14:paraId="439D9CFA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part of this project is your team the most proud of?</w:t>
      </w:r>
    </w:p>
    <w:p w14:paraId="109C0DE5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 xml:space="preserve">What audio adjustments would you make if redoing this project? </w:t>
      </w:r>
    </w:p>
    <w:p w14:paraId="4DCDD352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 xml:space="preserve">Why did you film where you did? </w:t>
      </w:r>
    </w:p>
    <w:p w14:paraId="6C30D56A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 xml:space="preserve">How did you choose </w:t>
      </w:r>
      <w:proofErr w:type="gramStart"/>
      <w:r w:rsidRPr="0067631C">
        <w:rPr>
          <w:rFonts w:ascii="Times New Roman" w:hAnsi="Times New Roman" w:cs="Times New Roman"/>
        </w:rPr>
        <w:t>your</w:t>
      </w:r>
      <w:proofErr w:type="gramEnd"/>
      <w:r w:rsidRPr="0067631C">
        <w:rPr>
          <w:rFonts w:ascii="Times New Roman" w:hAnsi="Times New Roman" w:cs="Times New Roman"/>
        </w:rPr>
        <w:t xml:space="preserve"> on air talent?</w:t>
      </w:r>
    </w:p>
    <w:p w14:paraId="2878418A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task took the longest in the editing process?</w:t>
      </w:r>
    </w:p>
    <w:p w14:paraId="287712B1" w14:textId="77777777" w:rsidR="000675E0" w:rsidRPr="0067631C" w:rsidRDefault="000675E0" w:rsidP="000675E0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 w:rsidRPr="0067631C">
        <w:rPr>
          <w:rFonts w:ascii="Times New Roman" w:hAnsi="Times New Roman" w:cs="Times New Roman"/>
        </w:rPr>
        <w:t>What problem solving skills did you apply in this event?</w:t>
      </w:r>
    </w:p>
    <w:p w14:paraId="03161263" w14:textId="77777777" w:rsidR="000675E0" w:rsidRDefault="000675E0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9415C" w14:textId="476E9C52" w:rsidR="00552713" w:rsidRPr="00552713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755C9877" w14:textId="77777777" w:rsidR="00552713" w:rsidRPr="00552713" w:rsidRDefault="00552713" w:rsidP="0055271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</w:rPr>
        <w:t xml:space="preserve">Refer to </w:t>
      </w:r>
      <w:hyperlink r:id="rId13" w:history="1">
        <w:r w:rsidRPr="00552713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Style &amp; Reference Manual</w:t>
        </w:r>
      </w:hyperlink>
      <w:r w:rsidRPr="00552713">
        <w:rPr>
          <w:rFonts w:ascii="Times New Roman" w:hAnsi="Times New Roman" w:cs="Times New Roman"/>
          <w:b/>
          <w:sz w:val="24"/>
          <w:szCs w:val="24"/>
        </w:rPr>
        <w:t xml:space="preserve"> for MLA Report Style and Works Cited format.</w:t>
      </w:r>
    </w:p>
    <w:p w14:paraId="3EAD08A0" w14:textId="77777777" w:rsidR="00552713" w:rsidRPr="00552713" w:rsidRDefault="00552713" w:rsidP="000B05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52713" w:rsidRPr="00552713" w:rsidSect="00F212DB">
      <w:headerReference w:type="default" r:id="rId14"/>
      <w:footerReference w:type="default" r:id="rId15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3ECFF" w14:textId="77777777" w:rsidR="001C599A" w:rsidRDefault="001C599A" w:rsidP="004E452E">
      <w:pPr>
        <w:spacing w:after="0" w:line="240" w:lineRule="auto"/>
      </w:pPr>
      <w:r>
        <w:separator/>
      </w:r>
    </w:p>
  </w:endnote>
  <w:endnote w:type="continuationSeparator" w:id="0">
    <w:p w14:paraId="7F6C0EE1" w14:textId="77777777" w:rsidR="001C599A" w:rsidRDefault="001C599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1A2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60BC199" wp14:editId="0C0EC51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FDB7D" w14:textId="77777777" w:rsidR="001C599A" w:rsidRDefault="001C599A" w:rsidP="004E452E">
      <w:pPr>
        <w:spacing w:after="0" w:line="240" w:lineRule="auto"/>
      </w:pPr>
      <w:r>
        <w:separator/>
      </w:r>
    </w:p>
  </w:footnote>
  <w:footnote w:type="continuationSeparator" w:id="0">
    <w:p w14:paraId="7B3F40DB" w14:textId="77777777" w:rsidR="001C599A" w:rsidRDefault="001C599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6B81" w14:textId="44DD132A" w:rsidR="004E452E" w:rsidRPr="00FF5550" w:rsidRDefault="000675E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VIDEO PRODUCTION TEAM</w:t>
    </w:r>
  </w:p>
  <w:p w14:paraId="745A0B9A" w14:textId="517AF0E2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EE055B">
      <w:rPr>
        <w:rFonts w:ascii="Times New Roman" w:hAnsi="Times New Roman" w:cs="Times New Roman"/>
        <w:szCs w:val="24"/>
      </w:rPr>
      <w:t>2</w:t>
    </w:r>
  </w:p>
  <w:p w14:paraId="3D7C07AF" w14:textId="7F65D1E5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E055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E055B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30122D"/>
    <w:multiLevelType w:val="multilevel"/>
    <w:tmpl w:val="E97A7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AD705E6"/>
    <w:multiLevelType w:val="hybridMultilevel"/>
    <w:tmpl w:val="76E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B2862"/>
    <w:multiLevelType w:val="hybridMultilevel"/>
    <w:tmpl w:val="E19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01A5CD6"/>
    <w:multiLevelType w:val="hybridMultilevel"/>
    <w:tmpl w:val="8120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675E0"/>
    <w:rsid w:val="000B052D"/>
    <w:rsid w:val="000B1B6A"/>
    <w:rsid w:val="001834C7"/>
    <w:rsid w:val="001A2C02"/>
    <w:rsid w:val="001B7C3F"/>
    <w:rsid w:val="001C3FBA"/>
    <w:rsid w:val="001C599A"/>
    <w:rsid w:val="00214A84"/>
    <w:rsid w:val="0023113E"/>
    <w:rsid w:val="002637E5"/>
    <w:rsid w:val="00267718"/>
    <w:rsid w:val="00320D77"/>
    <w:rsid w:val="00360E75"/>
    <w:rsid w:val="00481623"/>
    <w:rsid w:val="004E452E"/>
    <w:rsid w:val="004F700F"/>
    <w:rsid w:val="0052691A"/>
    <w:rsid w:val="00552713"/>
    <w:rsid w:val="005532C3"/>
    <w:rsid w:val="00576C66"/>
    <w:rsid w:val="005A0D13"/>
    <w:rsid w:val="005A4F28"/>
    <w:rsid w:val="00616537"/>
    <w:rsid w:val="006561BF"/>
    <w:rsid w:val="00663FBE"/>
    <w:rsid w:val="006C5DDB"/>
    <w:rsid w:val="00703D4E"/>
    <w:rsid w:val="00713FFD"/>
    <w:rsid w:val="007B2DDB"/>
    <w:rsid w:val="00811896"/>
    <w:rsid w:val="008210C5"/>
    <w:rsid w:val="009A6091"/>
    <w:rsid w:val="009C5A2F"/>
    <w:rsid w:val="009E7D4C"/>
    <w:rsid w:val="00AB23DD"/>
    <w:rsid w:val="00AD58CA"/>
    <w:rsid w:val="00AE7C3B"/>
    <w:rsid w:val="00AF7D0B"/>
    <w:rsid w:val="00B063E3"/>
    <w:rsid w:val="00B13298"/>
    <w:rsid w:val="00BB5DCF"/>
    <w:rsid w:val="00BC3A4C"/>
    <w:rsid w:val="00BD03C7"/>
    <w:rsid w:val="00BD0BF4"/>
    <w:rsid w:val="00C376B9"/>
    <w:rsid w:val="00C71415"/>
    <w:rsid w:val="00C81368"/>
    <w:rsid w:val="00D0120A"/>
    <w:rsid w:val="00D40F40"/>
    <w:rsid w:val="00DB0844"/>
    <w:rsid w:val="00DB7E3C"/>
    <w:rsid w:val="00DC13B6"/>
    <w:rsid w:val="00DF7483"/>
    <w:rsid w:val="00E85B96"/>
    <w:rsid w:val="00E935B5"/>
    <w:rsid w:val="00EE055B"/>
    <w:rsid w:val="00F10CFE"/>
    <w:rsid w:val="00F212DB"/>
    <w:rsid w:val="00F717AF"/>
    <w:rsid w:val="00F73D1B"/>
    <w:rsid w:val="00F93FBC"/>
    <w:rsid w:val="00F9531F"/>
    <w:rsid w:val="00FC3E9A"/>
    <w:rsid w:val="00FF53D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AE1E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713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75E0"/>
  </w:style>
  <w:style w:type="paragraph" w:styleId="NormalWeb">
    <w:name w:val="Normal (Web)"/>
    <w:basedOn w:val="Normal"/>
    <w:uiPriority w:val="99"/>
    <w:semiHidden/>
    <w:unhideWhenUsed/>
    <w:rsid w:val="00EE0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5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pa.org/sdownload/2016-17_SPS_Style_Reference_Manual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FC654-105F-404B-8A28-34149CD77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FC08E-FF6F-4F9A-AF39-6384221E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41B9A-C6D9-4A83-9A3A-5E61314C0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BA316C-6496-4ABF-8901-52DD04F6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2019-10-22T14:15:00Z</cp:lastPrinted>
  <dcterms:created xsi:type="dcterms:W3CDTF">2021-08-21T16:28:00Z</dcterms:created>
  <dcterms:modified xsi:type="dcterms:W3CDTF">2021-08-21T16:28:00Z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